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"/>
        <w:gridCol w:w="1807"/>
        <w:gridCol w:w="704"/>
        <w:gridCol w:w="1714"/>
        <w:gridCol w:w="1088"/>
        <w:gridCol w:w="1428"/>
        <w:gridCol w:w="904"/>
        <w:gridCol w:w="1560"/>
        <w:gridCol w:w="1050"/>
        <w:gridCol w:w="1415"/>
        <w:gridCol w:w="1232"/>
        <w:gridCol w:w="1231"/>
      </w:tblGrid>
      <w:tr w:rsidR="005F199E" w:rsidTr="008E4369">
        <w:trPr>
          <w:trHeight w:hRule="exact" w:val="1091"/>
        </w:trPr>
        <w:tc>
          <w:tcPr>
            <w:tcW w:w="4870" w:type="dxa"/>
            <w:gridSpan w:val="4"/>
            <w:vAlign w:val="center"/>
          </w:tcPr>
          <w:p w:rsidR="005F199E" w:rsidRPr="00D0534C" w:rsidRDefault="00E7683E" w:rsidP="00D0534C">
            <w:pPr>
              <w:spacing w:before="80"/>
              <w:rPr>
                <w:rFonts w:ascii="Arial" w:hAnsi="Arial" w:cs="Arial"/>
                <w:b/>
                <w:bCs/>
                <w:iCs/>
                <w:sz w:val="38"/>
                <w:szCs w:val="38"/>
              </w:rPr>
            </w:pPr>
            <w:r w:rsidRPr="00D0534C">
              <w:rPr>
                <w:rFonts w:ascii="Arial" w:hAnsi="Arial" w:cs="Arial"/>
                <w:b/>
                <w:bCs/>
                <w:iCs/>
                <w:sz w:val="38"/>
                <w:szCs w:val="38"/>
              </w:rPr>
              <w:t>ILLINOIS TOLLWAY</w:t>
            </w:r>
          </w:p>
          <w:p w:rsidR="008E6D09" w:rsidRPr="008E6D09" w:rsidRDefault="00DE6B02" w:rsidP="00D0534C">
            <w:pPr>
              <w:spacing w:before="80"/>
              <w:rPr>
                <w:rFonts w:ascii="Arial" w:hAnsi="Arial" w:cs="Arial"/>
                <w:b/>
                <w:sz w:val="28"/>
                <w:szCs w:val="28"/>
              </w:rPr>
            </w:pPr>
            <w:r w:rsidRPr="004A5638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Lighting</w:t>
            </w:r>
            <w:r w:rsidRPr="00DE6B02">
              <w:rPr>
                <w:rFonts w:ascii="Arial" w:hAnsi="Arial" w:cs="Arial"/>
                <w:b/>
                <w:color w:val="1F497D" w:themeColor="text2"/>
                <w:sz w:val="28"/>
                <w:szCs w:val="28"/>
              </w:rPr>
              <w:t xml:space="preserve"> </w:t>
            </w:r>
            <w:r w:rsidR="008E4369">
              <w:rPr>
                <w:rFonts w:ascii="Arial" w:hAnsi="Arial" w:cs="Arial"/>
                <w:b/>
                <w:sz w:val="28"/>
                <w:szCs w:val="28"/>
              </w:rPr>
              <w:t>Patrol Report</w:t>
            </w:r>
          </w:p>
        </w:tc>
        <w:tc>
          <w:tcPr>
            <w:tcW w:w="9908" w:type="dxa"/>
            <w:gridSpan w:val="8"/>
          </w:tcPr>
          <w:p w:rsidR="005F199E" w:rsidRDefault="005F199E" w:rsidP="008E6D09">
            <w:pPr>
              <w:tabs>
                <w:tab w:val="left" w:pos="8352"/>
              </w:tabs>
              <w:jc w:val="right"/>
              <w:rPr>
                <w:rFonts w:ascii="Arial" w:hAnsi="Arial"/>
                <w:b/>
                <w:sz w:val="24"/>
              </w:rPr>
            </w:pPr>
          </w:p>
          <w:p w:rsidR="008E6D09" w:rsidRPr="00D0534C" w:rsidRDefault="004A5638" w:rsidP="004A5638">
            <w:pPr>
              <w:tabs>
                <w:tab w:val="left" w:pos="8352"/>
              </w:tabs>
              <w:jc w:val="center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 xml:space="preserve">                                                                            </w:t>
            </w:r>
            <w:r w:rsidR="008E4369">
              <w:rPr>
                <w:rFonts w:ascii="Arial" w:hAnsi="Arial"/>
                <w:b/>
                <w:sz w:val="36"/>
                <w:szCs w:val="36"/>
              </w:rPr>
              <w:t>A</w:t>
            </w:r>
            <w:r w:rsidR="008E4369" w:rsidRPr="004A5638">
              <w:rPr>
                <w:rFonts w:ascii="Arial" w:hAnsi="Arial"/>
                <w:b/>
                <w:color w:val="000000" w:themeColor="text1"/>
                <w:sz w:val="36"/>
                <w:szCs w:val="36"/>
              </w:rPr>
              <w:t>-2</w:t>
            </w:r>
            <w:r w:rsidR="00FD688B" w:rsidRPr="004A5638">
              <w:rPr>
                <w:rFonts w:ascii="Arial" w:hAnsi="Arial"/>
                <w:b/>
                <w:color w:val="000000" w:themeColor="text1"/>
                <w:sz w:val="36"/>
                <w:szCs w:val="36"/>
              </w:rPr>
              <w:t>5B</w:t>
            </w:r>
          </w:p>
        </w:tc>
      </w:tr>
      <w:tr w:rsidR="005F199E" w:rsidTr="008E4369">
        <w:trPr>
          <w:cantSplit/>
          <w:trHeight w:hRule="exact" w:val="240"/>
        </w:trPr>
        <w:tc>
          <w:tcPr>
            <w:tcW w:w="645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bookmarkStart w:id="0" w:name="Text1"/>
            <w:bookmarkStart w:id="1" w:name="Text2"/>
            <w:bookmarkStart w:id="2" w:name="Text3"/>
            <w:bookmarkStart w:id="3" w:name="Text4"/>
            <w:r>
              <w:rPr>
                <w:rFonts w:ascii="Arial" w:hAnsi="Arial"/>
              </w:rPr>
              <w:t>ate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704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Time</w:t>
            </w:r>
          </w:p>
        </w:tc>
        <w:bookmarkEnd w:id="0"/>
        <w:tc>
          <w:tcPr>
            <w:tcW w:w="1714" w:type="dxa"/>
            <w:tcBorders>
              <w:bottom w:val="single" w:sz="4" w:space="0" w:color="auto"/>
            </w:tcBorders>
          </w:tcPr>
          <w:p w:rsidR="005F199E" w:rsidRPr="00CF125B" w:rsidRDefault="005F199E" w:rsidP="00CF125B">
            <w:pPr>
              <w:tabs>
                <w:tab w:val="left" w:pos="1035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8607CB">
              <w:rPr>
                <w:rFonts w:ascii="Arial" w:hAnsi="Arial"/>
              </w:rPr>
              <w:t xml:space="preserve">     </w:t>
            </w:r>
            <w:r w:rsidR="00F358B1">
              <w:rPr>
                <w:rFonts w:ascii="Arial" w:hAnsi="Arial"/>
              </w:rPr>
              <w:t>AM/PM</w:t>
            </w:r>
          </w:p>
        </w:tc>
        <w:tc>
          <w:tcPr>
            <w:tcW w:w="1088" w:type="dxa"/>
          </w:tcPr>
          <w:p w:rsidR="005F199E" w:rsidRDefault="005F199E" w:rsidP="00CF12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Weather</w:t>
            </w:r>
          </w:p>
        </w:tc>
        <w:bookmarkEnd w:id="1"/>
        <w:tc>
          <w:tcPr>
            <w:tcW w:w="1428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04" w:type="dxa"/>
          </w:tcPr>
          <w:p w:rsidR="005F199E" w:rsidRDefault="005F199E">
            <w:pPr>
              <w:rPr>
                <w:rFonts w:ascii="Arial" w:hAnsi="Arial"/>
              </w:rPr>
            </w:pPr>
          </w:p>
        </w:tc>
        <w:bookmarkEnd w:id="2"/>
        <w:tc>
          <w:tcPr>
            <w:tcW w:w="1560" w:type="dxa"/>
          </w:tcPr>
          <w:p w:rsidR="005F199E" w:rsidRDefault="005F199E">
            <w:pPr>
              <w:rPr>
                <w:rFonts w:ascii="Arial" w:hAnsi="Arial"/>
              </w:rPr>
            </w:pPr>
          </w:p>
        </w:tc>
        <w:tc>
          <w:tcPr>
            <w:tcW w:w="1050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Contract</w:t>
            </w:r>
          </w:p>
        </w:tc>
        <w:bookmarkEnd w:id="3"/>
        <w:tc>
          <w:tcPr>
            <w:tcW w:w="1415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232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Report No.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4" w:name="Text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"/>
          </w:p>
        </w:tc>
      </w:tr>
      <w:tr w:rsidR="00555F8A" w:rsidTr="008E4369">
        <w:trPr>
          <w:trHeight w:hRule="exact" w:val="210"/>
        </w:trPr>
        <w:tc>
          <w:tcPr>
            <w:tcW w:w="14778" w:type="dxa"/>
            <w:gridSpan w:val="12"/>
          </w:tcPr>
          <w:p w:rsidR="00555F8A" w:rsidRDefault="00555F8A">
            <w:pPr>
              <w:rPr>
                <w:rFonts w:ascii="Arial" w:hAnsi="Arial"/>
              </w:rPr>
            </w:pPr>
          </w:p>
        </w:tc>
      </w:tr>
      <w:tr w:rsidR="007301C0" w:rsidTr="008E4369">
        <w:trPr>
          <w:trHeight w:hRule="exact" w:val="261"/>
        </w:trPr>
        <w:tc>
          <w:tcPr>
            <w:tcW w:w="14778" w:type="dxa"/>
            <w:gridSpan w:val="12"/>
          </w:tcPr>
          <w:p w:rsidR="00982AEE" w:rsidRDefault="00224A4A" w:rsidP="00453F8B">
            <w:pPr>
              <w:tabs>
                <w:tab w:val="left" w:pos="11651"/>
                <w:tab w:val="left" w:pos="1363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CM/Resident Engineer</w:t>
            </w:r>
            <w:r w:rsidR="00982AEE">
              <w:rPr>
                <w:rFonts w:ascii="Arial" w:hAnsi="Arial"/>
              </w:rPr>
              <w:t xml:space="preserve">:       </w:t>
            </w:r>
            <w:r w:rsidR="00982AE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982AEE">
              <w:rPr>
                <w:rFonts w:ascii="Arial" w:hAnsi="Arial"/>
              </w:rPr>
              <w:instrText xml:space="preserve"> FORMTEXT </w:instrText>
            </w:r>
            <w:r w:rsidR="00982AEE">
              <w:rPr>
                <w:rFonts w:ascii="Arial" w:hAnsi="Arial"/>
              </w:rPr>
            </w:r>
            <w:r w:rsidR="00982AEE">
              <w:rPr>
                <w:rFonts w:ascii="Arial" w:hAnsi="Arial"/>
              </w:rPr>
              <w:fldChar w:fldCharType="separate"/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</w:rPr>
              <w:fldChar w:fldCharType="end"/>
            </w:r>
            <w:r w:rsidR="00982AEE"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 xml:space="preserve">              Contractor</w:t>
            </w:r>
            <w:r w:rsidR="00194237">
              <w:rPr>
                <w:rFonts w:ascii="Arial" w:hAnsi="Arial"/>
              </w:rPr>
              <w:t xml:space="preserve">:       </w:t>
            </w:r>
            <w:r w:rsidR="00194237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194237">
              <w:rPr>
                <w:rFonts w:ascii="Arial" w:hAnsi="Arial"/>
              </w:rPr>
              <w:instrText xml:space="preserve"> FORMTEXT </w:instrText>
            </w:r>
            <w:r w:rsidR="00194237">
              <w:rPr>
                <w:rFonts w:ascii="Arial" w:hAnsi="Arial"/>
              </w:rPr>
            </w:r>
            <w:r w:rsidR="00194237">
              <w:rPr>
                <w:rFonts w:ascii="Arial" w:hAnsi="Arial"/>
              </w:rPr>
              <w:fldChar w:fldCharType="separate"/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</w:rPr>
              <w:fldChar w:fldCharType="end"/>
            </w:r>
            <w:r w:rsidR="00194237">
              <w:rPr>
                <w:rFonts w:ascii="Arial" w:hAnsi="Arial"/>
              </w:rPr>
              <w:t xml:space="preserve">                                            </w:t>
            </w:r>
            <w:r w:rsidR="008E4369">
              <w:rPr>
                <w:rFonts w:ascii="Arial" w:hAnsi="Arial"/>
              </w:rPr>
              <w:tab/>
            </w:r>
            <w:r w:rsidR="00453F8B">
              <w:rPr>
                <w:rFonts w:ascii="Arial" w:hAnsi="Arial"/>
              </w:rPr>
              <w:tab/>
            </w:r>
          </w:p>
          <w:p w:rsidR="007301C0" w:rsidRDefault="00224A4A">
            <w:pPr>
              <w:rPr>
                <w:rFonts w:ascii="Arial" w:hAnsi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EC7906" wp14:editId="1BEBBF96">
                      <wp:simplePos x="0" y="0"/>
                      <wp:positionH relativeFrom="column">
                        <wp:posOffset>4733290</wp:posOffset>
                      </wp:positionH>
                      <wp:positionV relativeFrom="paragraph">
                        <wp:posOffset>27940</wp:posOffset>
                      </wp:positionV>
                      <wp:extent cx="1981200" cy="0"/>
                      <wp:effectExtent l="0" t="0" r="19050" b="19050"/>
                      <wp:wrapNone/>
                      <wp:docPr id="2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pt,2.2pt" to="528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" strokeweight="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21A041" wp14:editId="2B0DB162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28575</wp:posOffset>
                      </wp:positionV>
                      <wp:extent cx="2493645" cy="0"/>
                      <wp:effectExtent l="0" t="0" r="20955" b="19050"/>
                      <wp:wrapNone/>
                      <wp:docPr id="1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9364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Line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7.6pt,2.25pt" to="303.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" strokeweight=".5pt"/>
                  </w:pict>
                </mc:Fallback>
              </mc:AlternateContent>
            </w:r>
            <w:r w:rsidR="00982AEE">
              <w:rPr>
                <w:rFonts w:ascii="Arial" w:hAnsi="Arial"/>
              </w:rPr>
              <w:br/>
            </w:r>
          </w:p>
          <w:p w:rsidR="007301C0" w:rsidRDefault="007301C0">
            <w:pPr>
              <w:rPr>
                <w:rFonts w:ascii="Arial" w:hAnsi="Arial"/>
              </w:rPr>
            </w:pPr>
          </w:p>
        </w:tc>
      </w:tr>
      <w:tr w:rsidR="007301C0" w:rsidTr="008E4369">
        <w:trPr>
          <w:cantSplit/>
          <w:trHeight w:hRule="exact" w:val="125"/>
        </w:trPr>
        <w:tc>
          <w:tcPr>
            <w:tcW w:w="14778" w:type="dxa"/>
            <w:gridSpan w:val="12"/>
          </w:tcPr>
          <w:p w:rsidR="007301C0" w:rsidRDefault="007301C0">
            <w:pPr>
              <w:rPr>
                <w:rFonts w:ascii="Arial" w:hAnsi="Arial"/>
              </w:rPr>
            </w:pPr>
          </w:p>
          <w:p w:rsidR="00A04FE4" w:rsidRDefault="00A04FE4">
            <w:pPr>
              <w:rPr>
                <w:rFonts w:ascii="Arial" w:hAnsi="Arial"/>
              </w:rPr>
            </w:pPr>
          </w:p>
          <w:p w:rsidR="00A04FE4" w:rsidRDefault="00A04FE4">
            <w:pPr>
              <w:rPr>
                <w:rFonts w:ascii="Arial" w:hAnsi="Arial"/>
              </w:rPr>
            </w:pPr>
          </w:p>
          <w:p w:rsidR="00A04FE4" w:rsidRDefault="00A04FE4">
            <w:pPr>
              <w:rPr>
                <w:rFonts w:ascii="Arial" w:hAnsi="Arial"/>
              </w:rPr>
            </w:pPr>
          </w:p>
          <w:p w:rsidR="00A04FE4" w:rsidRPr="008E4369" w:rsidRDefault="00A04FE4">
            <w:pPr>
              <w:rPr>
                <w:rFonts w:ascii="Arial" w:hAnsi="Arial"/>
              </w:rPr>
            </w:pPr>
          </w:p>
        </w:tc>
      </w:tr>
    </w:tbl>
    <w:p w:rsidR="00A04FE4" w:rsidRDefault="00A04FE4" w:rsidP="00BF1FDA">
      <w:pPr>
        <w:rPr>
          <w:rFonts w:ascii="Arial" w:hAnsi="Arial" w:cs="Arial"/>
        </w:rPr>
      </w:pPr>
    </w:p>
    <w:p w:rsidR="002D0964" w:rsidRPr="003E461D" w:rsidRDefault="002D0964" w:rsidP="002D096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Evaluation</w:t>
      </w:r>
      <w:r w:rsidRPr="003E461D">
        <w:rPr>
          <w:rFonts w:ascii="Arial" w:hAnsi="Arial" w:cs="Arial"/>
          <w:b/>
        </w:rPr>
        <w:t>:</w:t>
      </w:r>
    </w:p>
    <w:p w:rsidR="00A04FE4" w:rsidRDefault="004A5638" w:rsidP="00BF1FDA">
      <w:pPr>
        <w:rPr>
          <w:rFonts w:ascii="Arial" w:hAnsi="Arial" w:cs="Arial"/>
        </w:rPr>
      </w:pPr>
      <w:r>
        <w:rPr>
          <w:rFonts w:ascii="Arial" w:hAnsi="Arial" w:cs="Arial"/>
        </w:rPr>
        <w:t>(G): Good</w:t>
      </w:r>
      <w:r w:rsidR="002D0964">
        <w:rPr>
          <w:rFonts w:ascii="Arial" w:hAnsi="Arial" w:cs="Arial"/>
        </w:rPr>
        <w:t xml:space="preserve"> (D): Deficient (N/A): Not Applicable</w:t>
      </w:r>
    </w:p>
    <w:p w:rsidR="002D0964" w:rsidRDefault="002D0964" w:rsidP="00BF1FDA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4A0" w:firstRow="1" w:lastRow="0" w:firstColumn="1" w:lastColumn="0" w:noHBand="0" w:noVBand="1"/>
      </w:tblPr>
      <w:tblGrid>
        <w:gridCol w:w="2985"/>
        <w:gridCol w:w="1184"/>
        <w:gridCol w:w="4846"/>
      </w:tblGrid>
      <w:tr w:rsidR="00363B5C" w:rsidRPr="003E461D" w:rsidTr="00DE6B02">
        <w:trPr>
          <w:trHeight w:val="510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Temporary Items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Evaluation 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Default="00363B5C" w:rsidP="003E461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 w:rsidR="00363B5C" w:rsidRPr="003E461D" w:rsidRDefault="00363B5C" w:rsidP="003E461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Observation Comments</w:t>
            </w: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Light Poles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Mast Arms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Luminaires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Aerial Cables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Ancillary Temporary Devices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Wiring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Other: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DE6B02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Other: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3E461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E461D" w:rsidRDefault="003E461D" w:rsidP="00BF1FDA">
      <w:pPr>
        <w:rPr>
          <w:rFonts w:ascii="Arial" w:hAnsi="Arial" w:cs="Arial"/>
        </w:rPr>
      </w:pPr>
      <w:r>
        <w:rPr>
          <w:rFonts w:ascii="Arial" w:hAnsi="Arial" w:cs="Arial"/>
        </w:rPr>
        <w:t>Do any discrepancies from the previous report still exist?</w:t>
      </w:r>
    </w:p>
    <w:p w:rsidR="003E461D" w:rsidRDefault="003E461D" w:rsidP="00BF1FDA">
      <w:pPr>
        <w:rPr>
          <w:rFonts w:ascii="Arial" w:hAnsi="Arial" w:cs="Arial"/>
        </w:rPr>
      </w:pPr>
    </w:p>
    <w:p w:rsidR="003E461D" w:rsidRDefault="003E461D" w:rsidP="003E461D">
      <w:pPr>
        <w:pBdr>
          <w:bottom w:val="single" w:sz="4" w:space="1" w:color="auto"/>
        </w:pBdr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Yes, List the discrepancies that still exist: </w:t>
      </w:r>
      <w:r w:rsidR="00363B5C">
        <w:rPr>
          <w:rFonts w:ascii="Arial" w:hAnsi="Arial"/>
          <w:u w:val="single"/>
        </w:rPr>
        <w:t xml:space="preserve">  </w:t>
      </w:r>
    </w:p>
    <w:p w:rsidR="00363B5C" w:rsidRPr="00363B5C" w:rsidRDefault="00363B5C" w:rsidP="00363B5C">
      <w:pPr>
        <w:pBdr>
          <w:bottom w:val="single" w:sz="4" w:space="1" w:color="auto"/>
        </w:pBdr>
        <w:rPr>
          <w:rFonts w:ascii="Arial" w:hAnsi="Arial"/>
          <w:u w:val="single"/>
        </w:rPr>
      </w:pPr>
    </w:p>
    <w:p w:rsidR="00363B5C" w:rsidRPr="0023554B" w:rsidRDefault="00363B5C" w:rsidP="003E461D">
      <w:pPr>
        <w:pBdr>
          <w:bottom w:val="single" w:sz="4" w:space="1" w:color="auto"/>
        </w:pBdr>
        <w:rPr>
          <w:rFonts w:ascii="Arial" w:hAnsi="Arial"/>
          <w:b/>
        </w:rPr>
      </w:pPr>
      <w:r w:rsidRPr="0023554B">
        <w:rPr>
          <w:rFonts w:ascii="Arial" w:hAnsi="Arial"/>
          <w:b/>
        </w:rPr>
        <w:t>________________________________________________</w:t>
      </w:r>
    </w:p>
    <w:p w:rsidR="00363B5C" w:rsidRPr="0023554B" w:rsidRDefault="00363B5C" w:rsidP="003E461D">
      <w:pPr>
        <w:pBdr>
          <w:bottom w:val="single" w:sz="4" w:space="1" w:color="auto"/>
        </w:pBdr>
        <w:rPr>
          <w:rFonts w:ascii="Arial" w:hAnsi="Arial"/>
          <w:b/>
          <w:u w:val="single"/>
        </w:rPr>
      </w:pPr>
    </w:p>
    <w:p w:rsidR="00363B5C" w:rsidRDefault="00363B5C" w:rsidP="003E461D">
      <w:pPr>
        <w:rPr>
          <w:rFonts w:ascii="Arial" w:hAnsi="Arial"/>
        </w:rPr>
      </w:pPr>
    </w:p>
    <w:p w:rsidR="003E461D" w:rsidRDefault="003E461D" w:rsidP="003E461D">
      <w:pPr>
        <w:rPr>
          <w:rFonts w:ascii="Arial" w:hAnsi="Arial" w:cs="Arial"/>
          <w:u w:val="single"/>
        </w:rPr>
      </w:pP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No, When were the discrepancies noted resolved? </w:t>
      </w:r>
    </w:p>
    <w:p w:rsidR="00363B5C" w:rsidRDefault="00363B5C" w:rsidP="003E461D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  <w:u w:val="single"/>
        </w:rPr>
      </w:pPr>
    </w:p>
    <w:p w:rsidR="003E461D" w:rsidRPr="001C6E0D" w:rsidRDefault="00363B5C" w:rsidP="003E461D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</w:rPr>
      </w:pPr>
      <w:r w:rsidRPr="001C6E0D">
        <w:rPr>
          <w:rFonts w:ascii="Arial" w:hAnsi="Arial" w:cs="Arial"/>
        </w:rPr>
        <w:t>________________________________________________</w:t>
      </w:r>
    </w:p>
    <w:p w:rsidR="00363B5C" w:rsidRDefault="00363B5C" w:rsidP="003E461D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  <w:u w:val="single"/>
        </w:rPr>
      </w:pPr>
    </w:p>
    <w:p w:rsidR="00363B5C" w:rsidRDefault="00363B5C" w:rsidP="003E461D">
      <w:pPr>
        <w:rPr>
          <w:rFonts w:ascii="Arial" w:hAnsi="Arial"/>
        </w:rPr>
      </w:pPr>
    </w:p>
    <w:p w:rsidR="003E461D" w:rsidRDefault="003E461D" w:rsidP="003E461D">
      <w:pPr>
        <w:rPr>
          <w:rFonts w:ascii="Arial" w:hAnsi="Arial" w:cs="Arial"/>
          <w:u w:val="single"/>
        </w:rPr>
      </w:pP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N/A, No discrepancies observed </w:t>
      </w:r>
    </w:p>
    <w:p w:rsidR="002D0964" w:rsidRDefault="002D0964" w:rsidP="002D0964">
      <w:pPr>
        <w:rPr>
          <w:rFonts w:ascii="Arial" w:hAnsi="Arial" w:cs="Arial"/>
        </w:rPr>
      </w:pPr>
    </w:p>
    <w:p w:rsidR="002D0964" w:rsidRDefault="002D0964" w:rsidP="002D0964">
      <w:pPr>
        <w:rPr>
          <w:rFonts w:ascii="Arial" w:hAnsi="Arial" w:cs="Arial"/>
        </w:rPr>
      </w:pPr>
    </w:p>
    <w:p w:rsidR="00363B5C" w:rsidRDefault="00363B5C" w:rsidP="002D0964">
      <w:pPr>
        <w:rPr>
          <w:rFonts w:ascii="Arial" w:hAnsi="Arial" w:cs="Arial"/>
        </w:rPr>
      </w:pPr>
    </w:p>
    <w:p w:rsidR="00A04FE4" w:rsidRDefault="00A04FE4" w:rsidP="002D0964">
      <w:pPr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4A0" w:firstRow="1" w:lastRow="0" w:firstColumn="1" w:lastColumn="0" w:noHBand="0" w:noVBand="1"/>
      </w:tblPr>
      <w:tblGrid>
        <w:gridCol w:w="2985"/>
        <w:gridCol w:w="1184"/>
        <w:gridCol w:w="4846"/>
      </w:tblGrid>
      <w:tr w:rsidR="00363B5C" w:rsidRPr="003E461D" w:rsidTr="004A5638">
        <w:trPr>
          <w:trHeight w:val="510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B02" w:rsidRDefault="00DE6B02" w:rsidP="00096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Lighting System </w:t>
            </w:r>
          </w:p>
          <w:p w:rsidR="00363B5C" w:rsidRPr="003E461D" w:rsidRDefault="00363B5C" w:rsidP="00096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Maintenance Operation</w:t>
            </w:r>
            <w:r w:rsidR="00FD688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</w:t>
            </w:r>
            <w:r w:rsidR="00DE6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Evaluation </w:t>
            </w:r>
          </w:p>
        </w:tc>
        <w:tc>
          <w:tcPr>
            <w:tcW w:w="4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Default="00363B5C" w:rsidP="00096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 w:rsidR="00363B5C" w:rsidRPr="003E461D" w:rsidRDefault="00363B5C" w:rsidP="00096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Observation Comments</w:t>
            </w: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Sign Lighting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Cable Runs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Lighting Controls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Mast Arms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Control Cabinets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Other: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3B5C" w:rsidRPr="003E461D" w:rsidTr="004A5638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Other: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E46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B5C" w:rsidRPr="003E461D" w:rsidRDefault="00363B5C" w:rsidP="00096B9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A5638" w:rsidRDefault="004A5638" w:rsidP="004A5638">
      <w:pPr>
        <w:rPr>
          <w:rFonts w:ascii="Arial" w:hAnsi="Arial" w:cs="Arial"/>
        </w:rPr>
      </w:pPr>
      <w:r>
        <w:rPr>
          <w:rFonts w:ascii="Arial" w:hAnsi="Arial" w:cs="Arial"/>
        </w:rPr>
        <w:t>Do any discrepancies from the previous report still exist?</w:t>
      </w:r>
    </w:p>
    <w:p w:rsidR="004A5638" w:rsidRDefault="004A5638" w:rsidP="00363B5C">
      <w:pPr>
        <w:pBdr>
          <w:bottom w:val="single" w:sz="4" w:space="1" w:color="auto"/>
        </w:pBdr>
        <w:rPr>
          <w:rFonts w:ascii="Arial" w:hAnsi="Arial"/>
        </w:rPr>
      </w:pPr>
    </w:p>
    <w:p w:rsidR="00363B5C" w:rsidRDefault="00363B5C" w:rsidP="00363B5C">
      <w:pPr>
        <w:pBdr>
          <w:bottom w:val="single" w:sz="4" w:space="1" w:color="auto"/>
        </w:pBdr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Yes, List the discrepancies that still exist: </w:t>
      </w:r>
      <w:r>
        <w:rPr>
          <w:rFonts w:ascii="Arial" w:hAnsi="Arial"/>
          <w:u w:val="single"/>
        </w:rPr>
        <w:t xml:space="preserve">  </w:t>
      </w:r>
    </w:p>
    <w:p w:rsidR="00363B5C" w:rsidRPr="00363B5C" w:rsidRDefault="00363B5C" w:rsidP="00363B5C">
      <w:pPr>
        <w:pBdr>
          <w:bottom w:val="single" w:sz="4" w:space="1" w:color="auto"/>
        </w:pBdr>
        <w:rPr>
          <w:rFonts w:ascii="Arial" w:hAnsi="Arial"/>
          <w:u w:val="single"/>
        </w:rPr>
      </w:pPr>
    </w:p>
    <w:p w:rsidR="00363B5C" w:rsidRPr="00363B5C" w:rsidRDefault="00363B5C" w:rsidP="00363B5C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</w:p>
    <w:p w:rsidR="00363B5C" w:rsidRPr="00363B5C" w:rsidRDefault="00363B5C" w:rsidP="00363B5C">
      <w:pPr>
        <w:pBdr>
          <w:bottom w:val="single" w:sz="4" w:space="1" w:color="auto"/>
        </w:pBdr>
        <w:rPr>
          <w:rFonts w:ascii="Arial" w:hAnsi="Arial"/>
          <w:u w:val="single"/>
        </w:rPr>
      </w:pPr>
    </w:p>
    <w:p w:rsidR="00363B5C" w:rsidRDefault="00363B5C" w:rsidP="00363B5C">
      <w:pPr>
        <w:rPr>
          <w:rFonts w:ascii="Arial" w:hAnsi="Arial"/>
        </w:rPr>
      </w:pPr>
    </w:p>
    <w:p w:rsidR="00363B5C" w:rsidRDefault="00363B5C" w:rsidP="00363B5C">
      <w:pPr>
        <w:rPr>
          <w:rFonts w:ascii="Arial" w:hAnsi="Arial" w:cs="Arial"/>
          <w:u w:val="single"/>
        </w:rPr>
      </w:pP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No, When were the discrepancies noted resolved? </w:t>
      </w:r>
    </w:p>
    <w:p w:rsidR="00363B5C" w:rsidRDefault="00363B5C" w:rsidP="00363B5C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  <w:u w:val="single"/>
        </w:rPr>
      </w:pPr>
    </w:p>
    <w:p w:rsidR="00363B5C" w:rsidRPr="001C6E0D" w:rsidRDefault="00363B5C" w:rsidP="00363B5C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</w:rPr>
      </w:pPr>
      <w:r w:rsidRPr="001C6E0D">
        <w:rPr>
          <w:rFonts w:ascii="Arial" w:hAnsi="Arial" w:cs="Arial"/>
        </w:rPr>
        <w:t>________________________________________________</w:t>
      </w:r>
    </w:p>
    <w:p w:rsidR="00C52E92" w:rsidRDefault="00C52E92" w:rsidP="00363B5C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  <w:u w:val="single"/>
        </w:rPr>
      </w:pPr>
    </w:p>
    <w:p w:rsidR="00C52E92" w:rsidRDefault="00C52E92" w:rsidP="00C52E92">
      <w:pPr>
        <w:ind w:left="8640"/>
        <w:rPr>
          <w:rFonts w:ascii="Arial" w:hAnsi="Arial"/>
        </w:rPr>
      </w:pPr>
    </w:p>
    <w:p w:rsidR="00C52E92" w:rsidRDefault="00C52E92" w:rsidP="00C52E92">
      <w:pPr>
        <w:ind w:left="8640"/>
        <w:rPr>
          <w:rFonts w:ascii="Arial" w:hAnsi="Arial" w:cs="Arial"/>
          <w:u w:val="single"/>
        </w:rPr>
      </w:pPr>
      <w:r>
        <w:rPr>
          <w:rFonts w:ascii="Arial" w:hAnsi="Arial"/>
        </w:rPr>
        <w:t xml:space="preserve">          </w:t>
      </w: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42139">
        <w:rPr>
          <w:rFonts w:ascii="Arial" w:hAnsi="Arial"/>
        </w:rPr>
      </w:r>
      <w:r w:rsidR="0044213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N/A, No discrepancies observed </w:t>
      </w:r>
    </w:p>
    <w:p w:rsidR="00363B5C" w:rsidRDefault="00363B5C" w:rsidP="00363B5C">
      <w:pPr>
        <w:rPr>
          <w:rFonts w:ascii="Arial" w:hAnsi="Arial"/>
        </w:rPr>
      </w:pPr>
    </w:p>
    <w:p w:rsidR="00A04FE4" w:rsidRDefault="00A04FE4" w:rsidP="00BF1FDA">
      <w:pPr>
        <w:rPr>
          <w:rFonts w:ascii="Arial" w:hAnsi="Arial" w:cs="Arial"/>
        </w:rPr>
      </w:pPr>
    </w:p>
    <w:p w:rsidR="00A04FE4" w:rsidRDefault="00A04FE4" w:rsidP="00BF1FDA">
      <w:pPr>
        <w:rPr>
          <w:rFonts w:ascii="Arial" w:hAnsi="Arial" w:cs="Arial"/>
        </w:rPr>
      </w:pPr>
    </w:p>
    <w:p w:rsidR="00A04FE4" w:rsidRDefault="00A04FE4" w:rsidP="00BF1FDA">
      <w:pPr>
        <w:rPr>
          <w:rFonts w:ascii="Arial" w:hAnsi="Arial" w:cs="Arial"/>
        </w:rPr>
      </w:pPr>
    </w:p>
    <w:p w:rsidR="00A04FE4" w:rsidRDefault="00A04FE4" w:rsidP="00BF1FDA">
      <w:pPr>
        <w:rPr>
          <w:rFonts w:ascii="Arial" w:hAnsi="Arial" w:cs="Arial"/>
        </w:rPr>
      </w:pPr>
    </w:p>
    <w:p w:rsidR="00671A16" w:rsidRPr="00BE7350" w:rsidRDefault="00671A16" w:rsidP="00671A16">
      <w:pPr>
        <w:tabs>
          <w:tab w:val="left" w:pos="2655"/>
        </w:tabs>
        <w:rPr>
          <w:ins w:id="5" w:author="Romiti, Irma" w:date="2015-09-15T11:48:00Z"/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  <w:t xml:space="preserve">                 </w:t>
      </w:r>
    </w:p>
    <w:p w:rsidR="003E461D" w:rsidRDefault="003E461D" w:rsidP="00A60BCD">
      <w:pPr>
        <w:tabs>
          <w:tab w:val="left" w:pos="3591"/>
        </w:tabs>
        <w:rPr>
          <w:rFonts w:ascii="Arial" w:hAnsi="Arial" w:cs="Arial"/>
          <w:b/>
        </w:rPr>
      </w:pPr>
    </w:p>
    <w:p w:rsidR="00B95552" w:rsidRDefault="00B95552" w:rsidP="00A60BCD">
      <w:pPr>
        <w:tabs>
          <w:tab w:val="left" w:pos="3591"/>
        </w:tabs>
        <w:rPr>
          <w:rFonts w:ascii="Arial" w:hAnsi="Arial" w:cs="Arial"/>
          <w:b/>
        </w:rPr>
      </w:pPr>
    </w:p>
    <w:tbl>
      <w:tblPr>
        <w:tblW w:w="14685" w:type="dxa"/>
        <w:tblInd w:w="93" w:type="dxa"/>
        <w:tblLook w:val="04A0" w:firstRow="1" w:lastRow="0" w:firstColumn="1" w:lastColumn="0" w:noHBand="0" w:noVBand="1"/>
      </w:tblPr>
      <w:tblGrid>
        <w:gridCol w:w="4720"/>
        <w:gridCol w:w="960"/>
        <w:gridCol w:w="960"/>
        <w:gridCol w:w="8045"/>
      </w:tblGrid>
      <w:tr w:rsidR="002D0964" w:rsidRPr="002D0964" w:rsidTr="0023554B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4A5638" w:rsidP="002D096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Overall</w:t>
            </w:r>
            <w:r w:rsidR="002D0964" w:rsidRPr="002D096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Lighting System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Yes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8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If yes, provide explanation:</w:t>
            </w:r>
          </w:p>
        </w:tc>
      </w:tr>
      <w:tr w:rsidR="002D0964" w:rsidRPr="002D0964" w:rsidTr="0023554B">
        <w:trPr>
          <w:trHeight w:val="9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Are there any equipment failures/malfunctions?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D0964" w:rsidRPr="002D0964" w:rsidTr="0023554B">
        <w:trPr>
          <w:trHeight w:val="9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64" w:rsidRPr="002D0964" w:rsidRDefault="002D0964" w:rsidP="002D096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</w:t>
            </w: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 xml:space="preserve"> there any equipment damage? This includes the monitoring public, contractor operations, or other means)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64" w:rsidRPr="002D0964" w:rsidRDefault="002D0964" w:rsidP="002D096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D096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3E461D" w:rsidRDefault="003E461D" w:rsidP="00A60BCD">
      <w:pPr>
        <w:tabs>
          <w:tab w:val="left" w:pos="3591"/>
        </w:tabs>
        <w:rPr>
          <w:rFonts w:ascii="Arial" w:hAnsi="Arial" w:cs="Arial"/>
          <w:b/>
        </w:rPr>
      </w:pPr>
    </w:p>
    <w:p w:rsidR="003E461D" w:rsidRDefault="003E461D" w:rsidP="00A60BCD">
      <w:pPr>
        <w:tabs>
          <w:tab w:val="left" w:pos="3591"/>
        </w:tabs>
        <w:rPr>
          <w:rFonts w:ascii="Arial" w:hAnsi="Arial" w:cs="Arial"/>
          <w:b/>
        </w:rPr>
      </w:pPr>
    </w:p>
    <w:p w:rsidR="00A60BCD" w:rsidRDefault="00A60BCD" w:rsidP="001C6E0D">
      <w:pPr>
        <w:tabs>
          <w:tab w:val="left" w:pos="3591"/>
          <w:tab w:val="left" w:pos="10560"/>
        </w:tabs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E5B62" wp14:editId="4CB4A507">
                <wp:simplePos x="0" y="0"/>
                <wp:positionH relativeFrom="column">
                  <wp:posOffset>6211966</wp:posOffset>
                </wp:positionH>
                <wp:positionV relativeFrom="paragraph">
                  <wp:posOffset>166386</wp:posOffset>
                </wp:positionV>
                <wp:extent cx="3063240" cy="0"/>
                <wp:effectExtent l="0" t="0" r="22860" b="19050"/>
                <wp:wrapNone/>
                <wp:docPr id="10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63240" cy="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xmlns:a14="http://schemas.microsoft.com/office/drawing/2010/main" val="000000" mc:Ignorable="a14" a14:legacySpreadsheetColorIndex="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9.15pt,13.1pt" to="730.3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" strokeweight="1.3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2BE2FF" wp14:editId="33B0283B">
                <wp:simplePos x="0" y="0"/>
                <wp:positionH relativeFrom="column">
                  <wp:posOffset>1591945</wp:posOffset>
                </wp:positionH>
                <wp:positionV relativeFrom="paragraph">
                  <wp:posOffset>166370</wp:posOffset>
                </wp:positionV>
                <wp:extent cx="3004185" cy="0"/>
                <wp:effectExtent l="0" t="0" r="24765" b="19050"/>
                <wp:wrapNone/>
                <wp:docPr id="9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04185" cy="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xmlns:a14="http://schemas.microsoft.com/office/drawing/2010/main" val="000000" mc:Ignorable="a14" a14:legacySpreadsheetColorIndex="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35pt,13.1pt" to="361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" strokeweight="1.35pt"/>
            </w:pict>
          </mc:Fallback>
        </mc:AlternateContent>
      </w:r>
      <w:r w:rsidRPr="00A60BCD">
        <w:rPr>
          <w:rFonts w:ascii="Arial" w:hAnsi="Arial" w:cs="Arial"/>
          <w:b/>
        </w:rPr>
        <w:t xml:space="preserve">Submitted By Signature: </w:t>
      </w:r>
      <w:r>
        <w:rPr>
          <w:rFonts w:ascii="Arial" w:hAnsi="Arial" w:cs="Arial"/>
          <w:b/>
        </w:rPr>
        <w:t xml:space="preserve">                                                                                         Reviewed By Signature: </w:t>
      </w:r>
      <w:r w:rsidR="001C6E0D">
        <w:rPr>
          <w:rFonts w:ascii="Arial" w:hAnsi="Arial" w:cs="Arial"/>
          <w:b/>
        </w:rPr>
        <w:tab/>
      </w:r>
    </w:p>
    <w:p w:rsidR="00453F8B" w:rsidRDefault="00453F8B" w:rsidP="00363B5C">
      <w:pPr>
        <w:jc w:val="center"/>
        <w:rPr>
          <w:rFonts w:ascii="Arial" w:hAnsi="Arial" w:cs="Arial"/>
        </w:rPr>
      </w:pPr>
    </w:p>
    <w:p w:rsidR="008E4369" w:rsidRDefault="008E4369" w:rsidP="008E4369">
      <w:pPr>
        <w:rPr>
          <w:rFonts w:ascii="Arial" w:hAnsi="Arial" w:cs="Arial"/>
        </w:rPr>
      </w:pPr>
      <w:r>
        <w:rPr>
          <w:rFonts w:ascii="Arial" w:hAnsi="Arial" w:cs="Arial"/>
        </w:rPr>
        <w:t>* Deficiencies are required to be corrected within 24 hours of the inspection</w:t>
      </w:r>
    </w:p>
    <w:p w:rsidR="008E4369" w:rsidRPr="00850573" w:rsidRDefault="008E4369" w:rsidP="008E4369">
      <w:pPr>
        <w:rPr>
          <w:rFonts w:ascii="Arial" w:hAnsi="Arial" w:cs="Arial"/>
        </w:rPr>
      </w:pPr>
    </w:p>
    <w:p w:rsidR="00A60BCD" w:rsidRDefault="00A60BCD" w:rsidP="00671A16">
      <w:pPr>
        <w:rPr>
          <w:rFonts w:ascii="Arial" w:hAnsi="Arial" w:cs="Arial"/>
        </w:rPr>
      </w:pPr>
    </w:p>
    <w:p w:rsidR="00A60BCD" w:rsidRDefault="00A60BCD" w:rsidP="00671A16">
      <w:pPr>
        <w:rPr>
          <w:rFonts w:ascii="Arial" w:hAnsi="Arial" w:cs="Arial"/>
        </w:rPr>
      </w:pPr>
    </w:p>
    <w:p w:rsidR="008E4369" w:rsidRDefault="008E4369" w:rsidP="00671A16">
      <w:pPr>
        <w:rPr>
          <w:rFonts w:ascii="Arial" w:hAnsi="Arial" w:cs="Arial"/>
          <w:b/>
          <w:u w:val="single"/>
        </w:rPr>
      </w:pPr>
    </w:p>
    <w:p w:rsidR="0061244F" w:rsidRPr="0061244F" w:rsidRDefault="00BC1004" w:rsidP="00671A16">
      <w:pPr>
        <w:rPr>
          <w:rFonts w:ascii="Arial" w:hAnsi="Arial" w:cs="Arial"/>
          <w:b/>
          <w:u w:val="single"/>
        </w:rPr>
      </w:pPr>
      <w:r w:rsidRPr="00BC1004">
        <w:rPr>
          <w:rFonts w:ascii="Arial" w:hAnsi="Arial" w:cs="Arial"/>
          <w:b/>
          <w:u w:val="single"/>
        </w:rPr>
        <w:t>INSTRUCTIONS:</w:t>
      </w:r>
    </w:p>
    <w:p w:rsidR="002D0964" w:rsidRDefault="00363B5C" w:rsidP="00BF1FD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It is the Contractor’s responsibility to complete weekly night time inspections of the lighting system. </w:t>
      </w:r>
      <w:r w:rsidR="002D0964">
        <w:rPr>
          <w:rFonts w:ascii="Arial" w:hAnsi="Arial" w:cs="Arial"/>
          <w:color w:val="000000" w:themeColor="text1"/>
        </w:rPr>
        <w:t>These reports shall be completed in order to</w:t>
      </w:r>
      <w:r w:rsidR="00B95552">
        <w:rPr>
          <w:rFonts w:ascii="Arial" w:hAnsi="Arial" w:cs="Arial"/>
          <w:color w:val="000000" w:themeColor="text1"/>
        </w:rPr>
        <w:t xml:space="preserve"> receive payment for Maintain Lighting System. </w:t>
      </w:r>
      <w:r w:rsidR="00714CD2">
        <w:rPr>
          <w:rFonts w:ascii="Arial" w:hAnsi="Arial" w:cs="Arial"/>
          <w:color w:val="000000" w:themeColor="text1"/>
        </w:rPr>
        <w:t xml:space="preserve">The GC </w:t>
      </w:r>
      <w:r w:rsidR="00B95552">
        <w:rPr>
          <w:rFonts w:ascii="Arial" w:hAnsi="Arial" w:cs="Arial"/>
          <w:color w:val="000000" w:themeColor="text1"/>
        </w:rPr>
        <w:t xml:space="preserve">shall </w:t>
      </w:r>
      <w:r w:rsidR="00714CD2">
        <w:rPr>
          <w:rFonts w:ascii="Arial" w:hAnsi="Arial" w:cs="Arial"/>
          <w:color w:val="000000" w:themeColor="text1"/>
        </w:rPr>
        <w:t xml:space="preserve">send a </w:t>
      </w:r>
      <w:r w:rsidR="009B2B1B">
        <w:rPr>
          <w:rFonts w:ascii="Arial" w:hAnsi="Arial" w:cs="Arial"/>
          <w:color w:val="000000" w:themeColor="text1"/>
        </w:rPr>
        <w:t xml:space="preserve">signed and completed </w:t>
      </w:r>
      <w:r w:rsidR="00714CD2">
        <w:rPr>
          <w:rFonts w:ascii="Arial" w:hAnsi="Arial" w:cs="Arial"/>
          <w:color w:val="000000" w:themeColor="text1"/>
        </w:rPr>
        <w:t>copy</w:t>
      </w:r>
      <w:r w:rsidR="00B95552">
        <w:rPr>
          <w:rFonts w:ascii="Arial" w:hAnsi="Arial" w:cs="Arial"/>
          <w:color w:val="000000" w:themeColor="text1"/>
        </w:rPr>
        <w:t xml:space="preserve"> to the CM to include with the Inspector Daily Reports (A-1 forms)</w:t>
      </w:r>
      <w:r w:rsidR="00275E24">
        <w:rPr>
          <w:rFonts w:ascii="Arial" w:hAnsi="Arial" w:cs="Arial"/>
          <w:color w:val="000000" w:themeColor="text1"/>
        </w:rPr>
        <w:t xml:space="preserve"> for payment</w:t>
      </w:r>
      <w:r w:rsidR="00B95552">
        <w:rPr>
          <w:rFonts w:ascii="Arial" w:hAnsi="Arial" w:cs="Arial"/>
          <w:color w:val="000000" w:themeColor="text1"/>
        </w:rPr>
        <w:t xml:space="preserve">. </w:t>
      </w:r>
      <w:r w:rsidR="00714CD2">
        <w:rPr>
          <w:rFonts w:ascii="Arial" w:hAnsi="Arial" w:cs="Arial"/>
          <w:color w:val="000000" w:themeColor="text1"/>
        </w:rPr>
        <w:t xml:space="preserve">If deficiencies are observed during the inspection, all issues shall be corrected prior uploading the forms to the WBPM system. </w:t>
      </w:r>
      <w:r w:rsidR="00B95552">
        <w:rPr>
          <w:rFonts w:ascii="Arial" w:hAnsi="Arial" w:cs="Arial"/>
          <w:color w:val="000000" w:themeColor="text1"/>
        </w:rPr>
        <w:t xml:space="preserve">These forms shall be uploaded </w:t>
      </w:r>
      <w:r w:rsidR="00714CD2">
        <w:rPr>
          <w:rFonts w:ascii="Arial" w:hAnsi="Arial" w:cs="Arial"/>
          <w:color w:val="000000" w:themeColor="text1"/>
        </w:rPr>
        <w:t xml:space="preserve">by the GC </w:t>
      </w:r>
      <w:r w:rsidR="00B95552">
        <w:rPr>
          <w:rFonts w:ascii="Arial" w:hAnsi="Arial" w:cs="Arial"/>
          <w:color w:val="000000" w:themeColor="text1"/>
        </w:rPr>
        <w:t xml:space="preserve">in the WBPM system under folder </w:t>
      </w:r>
      <w:r w:rsidR="00714CD2">
        <w:rPr>
          <w:rFonts w:ascii="Arial" w:hAnsi="Arial" w:cs="Arial"/>
          <w:color w:val="000000" w:themeColor="text1"/>
        </w:rPr>
        <w:t>03.05.07</w:t>
      </w:r>
      <w:r w:rsidR="00275E24">
        <w:rPr>
          <w:rFonts w:ascii="Arial" w:hAnsi="Arial" w:cs="Arial"/>
          <w:color w:val="000000" w:themeColor="text1"/>
        </w:rPr>
        <w:t xml:space="preserve">. </w:t>
      </w:r>
      <w:r w:rsidR="00714CD2">
        <w:rPr>
          <w:rFonts w:ascii="Arial" w:hAnsi="Arial" w:cs="Arial"/>
          <w:color w:val="000000" w:themeColor="text1"/>
        </w:rPr>
        <w:t xml:space="preserve">Payment will not be granted if deficiencies noted are not resolved within the required time frames. </w:t>
      </w:r>
      <w:r w:rsidR="009B2B1B">
        <w:rPr>
          <w:rFonts w:ascii="Arial" w:hAnsi="Arial" w:cs="Arial"/>
          <w:color w:val="000000" w:themeColor="text1"/>
        </w:rPr>
        <w:t>(See Reference Section below)</w:t>
      </w:r>
    </w:p>
    <w:p w:rsidR="002D0964" w:rsidRDefault="002D0964" w:rsidP="00BF1FDA">
      <w:pPr>
        <w:rPr>
          <w:rFonts w:ascii="Arial" w:hAnsi="Arial" w:cs="Arial"/>
          <w:color w:val="000000" w:themeColor="text1"/>
        </w:rPr>
      </w:pPr>
    </w:p>
    <w:p w:rsidR="00AA34A5" w:rsidRPr="00C037A1" w:rsidRDefault="008E4369" w:rsidP="00BF1FD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="0061244F" w:rsidRPr="00C037A1">
        <w:rPr>
          <w:rFonts w:ascii="Arial" w:hAnsi="Arial" w:cs="Arial"/>
          <w:color w:val="000000" w:themeColor="text1"/>
        </w:rPr>
        <w:t xml:space="preserve">ocument the specific discrepancies </w:t>
      </w:r>
      <w:r w:rsidR="00AA34A5" w:rsidRPr="00C037A1">
        <w:rPr>
          <w:rFonts w:ascii="Arial" w:hAnsi="Arial" w:cs="Arial"/>
          <w:color w:val="000000" w:themeColor="text1"/>
        </w:rPr>
        <w:t>observed during each inspection</w:t>
      </w:r>
      <w:r w:rsidR="004A5638">
        <w:rPr>
          <w:rFonts w:ascii="Arial" w:hAnsi="Arial" w:cs="Arial"/>
          <w:color w:val="000000" w:themeColor="text1"/>
        </w:rPr>
        <w:t xml:space="preserve"> </w:t>
      </w:r>
      <w:r w:rsidR="0061244F" w:rsidRPr="00C037A1">
        <w:rPr>
          <w:rFonts w:ascii="Arial" w:hAnsi="Arial" w:cs="Arial"/>
          <w:color w:val="000000" w:themeColor="text1"/>
        </w:rPr>
        <w:t xml:space="preserve">in the Observation Comments column for any </w:t>
      </w:r>
      <w:r w:rsidR="00AA34A5" w:rsidRPr="00C037A1">
        <w:rPr>
          <w:rFonts w:ascii="Arial" w:hAnsi="Arial" w:cs="Arial"/>
          <w:color w:val="000000" w:themeColor="text1"/>
        </w:rPr>
        <w:t>category</w:t>
      </w:r>
      <w:r w:rsidR="00453F8B">
        <w:rPr>
          <w:rFonts w:ascii="Arial" w:hAnsi="Arial" w:cs="Arial"/>
          <w:color w:val="000000" w:themeColor="text1"/>
        </w:rPr>
        <w:t xml:space="preserve"> marked Deficient</w:t>
      </w:r>
      <w:r w:rsidR="0061244F" w:rsidRPr="00C037A1">
        <w:rPr>
          <w:rFonts w:ascii="Arial" w:hAnsi="Arial" w:cs="Arial"/>
          <w:color w:val="000000" w:themeColor="text1"/>
        </w:rPr>
        <w:t>. The discrepancies are</w:t>
      </w:r>
      <w:r w:rsidR="00AA34A5" w:rsidRPr="00C037A1">
        <w:rPr>
          <w:rFonts w:ascii="Arial" w:hAnsi="Arial" w:cs="Arial"/>
          <w:color w:val="000000" w:themeColor="text1"/>
        </w:rPr>
        <w:t xml:space="preserve"> then</w:t>
      </w:r>
      <w:r w:rsidR="0061244F" w:rsidRPr="00C037A1">
        <w:rPr>
          <w:rFonts w:ascii="Arial" w:hAnsi="Arial" w:cs="Arial"/>
          <w:color w:val="000000" w:themeColor="text1"/>
        </w:rPr>
        <w:t xml:space="preserve"> to be tracked on each inspection report until resolved.</w:t>
      </w: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</w:p>
    <w:p w:rsidR="0061244F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 xml:space="preserve">If a previously noted </w:t>
      </w:r>
      <w:r w:rsidR="0061244F" w:rsidRPr="00C037A1">
        <w:rPr>
          <w:rFonts w:ascii="Arial" w:hAnsi="Arial" w:cs="Arial"/>
          <w:color w:val="000000" w:themeColor="text1"/>
        </w:rPr>
        <w:t xml:space="preserve">discrepancy remains outstanding since the last inspection, </w:t>
      </w:r>
      <w:r w:rsidRPr="00C037A1">
        <w:rPr>
          <w:rFonts w:ascii="Arial" w:hAnsi="Arial" w:cs="Arial"/>
          <w:color w:val="000000" w:themeColor="text1"/>
        </w:rPr>
        <w:t>document the discrepancy on the “Yes, List the discrepancies that still exist:” line.</w:t>
      </w: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 xml:space="preserve">If a previously noted discrepancy has been resolved since the last inspection, document </w:t>
      </w:r>
      <w:r w:rsidR="00F71DB4" w:rsidRPr="00C037A1">
        <w:rPr>
          <w:rFonts w:ascii="Arial" w:hAnsi="Arial" w:cs="Arial"/>
          <w:color w:val="000000" w:themeColor="text1"/>
        </w:rPr>
        <w:t xml:space="preserve">the discrepancy and </w:t>
      </w:r>
      <w:r w:rsidRPr="00C037A1">
        <w:rPr>
          <w:rFonts w:ascii="Arial" w:hAnsi="Arial" w:cs="Arial"/>
          <w:color w:val="000000" w:themeColor="text1"/>
          <w:u w:val="single"/>
        </w:rPr>
        <w:t>when</w:t>
      </w:r>
      <w:r w:rsidRPr="00C037A1">
        <w:rPr>
          <w:rFonts w:ascii="Arial" w:hAnsi="Arial" w:cs="Arial"/>
          <w:color w:val="000000" w:themeColor="text1"/>
        </w:rPr>
        <w:t xml:space="preserve"> the discrepancy was addressed on the “No, When were the discrepancies noted resolved:</w:t>
      </w:r>
      <w:r w:rsidR="00C037A1" w:rsidRPr="00C037A1">
        <w:rPr>
          <w:rFonts w:ascii="Arial" w:hAnsi="Arial" w:cs="Arial"/>
          <w:color w:val="000000" w:themeColor="text1"/>
        </w:rPr>
        <w:t>” line.</w:t>
      </w:r>
    </w:p>
    <w:p w:rsidR="00BC1004" w:rsidRPr="00C037A1" w:rsidRDefault="00BC1004" w:rsidP="00BF1FDA">
      <w:pPr>
        <w:rPr>
          <w:rFonts w:ascii="Arial" w:hAnsi="Arial" w:cs="Arial"/>
          <w:color w:val="000000" w:themeColor="text1"/>
        </w:rPr>
      </w:pP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>If there were no discrepancies during the previous inspection, mark the “N/A, No discrepancies observed” box.</w:t>
      </w:r>
    </w:p>
    <w:p w:rsidR="00AA34A5" w:rsidRDefault="00AA34A5" w:rsidP="00BF1FDA">
      <w:pPr>
        <w:rPr>
          <w:rFonts w:ascii="Arial" w:hAnsi="Arial" w:cs="Arial"/>
        </w:rPr>
      </w:pPr>
    </w:p>
    <w:p w:rsidR="00A7612C" w:rsidRDefault="00A7612C" w:rsidP="00BF1FDA">
      <w:pPr>
        <w:rPr>
          <w:rFonts w:ascii="Arial" w:hAnsi="Arial" w:cs="Arial"/>
        </w:rPr>
      </w:pPr>
    </w:p>
    <w:p w:rsidR="00A7612C" w:rsidRPr="00A7612C" w:rsidRDefault="00A7612C" w:rsidP="00BF1FDA">
      <w:pPr>
        <w:rPr>
          <w:rFonts w:ascii="Arial" w:hAnsi="Arial" w:cs="Arial"/>
          <w:b/>
          <w:u w:val="single"/>
        </w:rPr>
      </w:pPr>
      <w:r w:rsidRPr="00A7612C">
        <w:rPr>
          <w:rFonts w:ascii="Arial" w:hAnsi="Arial" w:cs="Arial"/>
          <w:b/>
          <w:u w:val="single"/>
        </w:rPr>
        <w:t>REFERENCES:</w:t>
      </w:r>
    </w:p>
    <w:p w:rsidR="00A7612C" w:rsidRPr="00A7612C" w:rsidRDefault="00A7612C" w:rsidP="00453F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53F8B">
        <w:rPr>
          <w:rFonts w:ascii="Arial" w:hAnsi="Arial" w:cs="Arial"/>
        </w:rPr>
        <w:t>Illinois Tollway Supplemental Specification Article 846. (Maintain Lighting System)</w:t>
      </w:r>
    </w:p>
    <w:p w:rsidR="002F1560" w:rsidRPr="00850573" w:rsidRDefault="002F1560" w:rsidP="002F15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See the maximum response times in the chart referenced in the </w:t>
      </w:r>
      <w:r w:rsidR="000703F5">
        <w:rPr>
          <w:rFonts w:ascii="Arial" w:hAnsi="Arial" w:cs="Arial"/>
        </w:rPr>
        <w:t xml:space="preserve">Illinois </w:t>
      </w:r>
      <w:bookmarkStart w:id="6" w:name="_GoBack"/>
      <w:bookmarkEnd w:id="6"/>
      <w:r>
        <w:rPr>
          <w:rFonts w:ascii="Arial" w:hAnsi="Arial" w:cs="Arial"/>
        </w:rPr>
        <w:t>Tollway Supplemen</w:t>
      </w:r>
      <w:r w:rsidR="0023554B">
        <w:rPr>
          <w:rFonts w:ascii="Arial" w:hAnsi="Arial" w:cs="Arial"/>
        </w:rPr>
        <w:t>tal Specifications Article 846.</w:t>
      </w:r>
      <w:r>
        <w:rPr>
          <w:rFonts w:ascii="Arial" w:hAnsi="Arial" w:cs="Arial"/>
        </w:rPr>
        <w:t xml:space="preserve">05. </w:t>
      </w:r>
    </w:p>
    <w:p w:rsidR="005F199E" w:rsidRPr="00A60BCD" w:rsidRDefault="005F199E" w:rsidP="00A60BCD">
      <w:pPr>
        <w:tabs>
          <w:tab w:val="left" w:pos="9575"/>
        </w:tabs>
        <w:rPr>
          <w:rFonts w:ascii="Arial" w:hAnsi="Arial" w:cs="Arial"/>
        </w:rPr>
      </w:pPr>
    </w:p>
    <w:sectPr w:rsidR="005F199E" w:rsidRPr="00A60BCD" w:rsidSect="00BE7350">
      <w:footerReference w:type="default" r:id="rId8"/>
      <w:pgSz w:w="15840" w:h="12240" w:orient="landscape" w:code="1"/>
      <w:pgMar w:top="547" w:right="634" w:bottom="0" w:left="634" w:header="288" w:footer="14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39" w:rsidRDefault="00442139">
      <w:r>
        <w:separator/>
      </w:r>
    </w:p>
  </w:endnote>
  <w:endnote w:type="continuationSeparator" w:id="0">
    <w:p w:rsidR="00442139" w:rsidRDefault="0044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7C" w:rsidRPr="003558BB" w:rsidRDefault="003558BB" w:rsidP="008930C7">
    <w:pPr>
      <w:tabs>
        <w:tab w:val="right" w:pos="14572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EF038A" w:rsidRPr="00BE7350">
      <w:rPr>
        <w:rFonts w:ascii="Arial" w:hAnsi="Arial" w:cs="Arial"/>
        <w:sz w:val="18"/>
        <w:szCs w:val="18"/>
      </w:rPr>
      <w:t xml:space="preserve"> </w:t>
    </w:r>
  </w:p>
  <w:p w:rsidR="00EF038A" w:rsidRPr="00BE7350" w:rsidRDefault="009205E8" w:rsidP="003558BB">
    <w:pPr>
      <w:tabs>
        <w:tab w:val="right" w:pos="14572"/>
      </w:tabs>
      <w:spacing w:before="12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March</w:t>
    </w:r>
    <w:r w:rsidR="00A7612C">
      <w:rPr>
        <w:rFonts w:ascii="Arial" w:hAnsi="Arial" w:cs="Arial"/>
        <w:sz w:val="18"/>
        <w:szCs w:val="18"/>
      </w:rPr>
      <w:t xml:space="preserve"> 2017</w:t>
    </w:r>
    <w:r w:rsidR="003558BB">
      <w:rPr>
        <w:rFonts w:ascii="Arial" w:hAnsi="Arial" w:cs="Arial"/>
        <w:sz w:val="18"/>
        <w:szCs w:val="18"/>
      </w:rPr>
      <w:tab/>
    </w:r>
  </w:p>
  <w:p w:rsidR="008930C7" w:rsidRPr="00BE7350" w:rsidRDefault="008930C7" w:rsidP="00BF1FDA">
    <w:pPr>
      <w:tabs>
        <w:tab w:val="right" w:pos="14572"/>
      </w:tabs>
      <w:spacing w:before="12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39" w:rsidRDefault="00442139">
      <w:r>
        <w:separator/>
      </w:r>
    </w:p>
  </w:footnote>
  <w:footnote w:type="continuationSeparator" w:id="0">
    <w:p w:rsidR="00442139" w:rsidRDefault="00442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en-US" w:vendorID="8" w:dllVersion="513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99F"/>
    <w:rsid w:val="00016CC0"/>
    <w:rsid w:val="00063B69"/>
    <w:rsid w:val="00065C92"/>
    <w:rsid w:val="000703F5"/>
    <w:rsid w:val="000777E9"/>
    <w:rsid w:val="00122C61"/>
    <w:rsid w:val="00123630"/>
    <w:rsid w:val="00144A73"/>
    <w:rsid w:val="001721AF"/>
    <w:rsid w:val="00172FD2"/>
    <w:rsid w:val="00194237"/>
    <w:rsid w:val="001C5889"/>
    <w:rsid w:val="001C6E0D"/>
    <w:rsid w:val="001E3706"/>
    <w:rsid w:val="00216701"/>
    <w:rsid w:val="002242BB"/>
    <w:rsid w:val="00224A4A"/>
    <w:rsid w:val="0023554B"/>
    <w:rsid w:val="00275E24"/>
    <w:rsid w:val="002B1989"/>
    <w:rsid w:val="002D0964"/>
    <w:rsid w:val="002E1D46"/>
    <w:rsid w:val="002E5031"/>
    <w:rsid w:val="002F1560"/>
    <w:rsid w:val="002F5E95"/>
    <w:rsid w:val="003220EE"/>
    <w:rsid w:val="003558BB"/>
    <w:rsid w:val="00363B5C"/>
    <w:rsid w:val="00374C27"/>
    <w:rsid w:val="003B679D"/>
    <w:rsid w:val="003C76AE"/>
    <w:rsid w:val="003E461D"/>
    <w:rsid w:val="00442139"/>
    <w:rsid w:val="00445471"/>
    <w:rsid w:val="00453F8B"/>
    <w:rsid w:val="00484B7F"/>
    <w:rsid w:val="0049123D"/>
    <w:rsid w:val="004A5638"/>
    <w:rsid w:val="0050309F"/>
    <w:rsid w:val="00555F8A"/>
    <w:rsid w:val="00576863"/>
    <w:rsid w:val="00592236"/>
    <w:rsid w:val="005F199E"/>
    <w:rsid w:val="00600D4F"/>
    <w:rsid w:val="00603C32"/>
    <w:rsid w:val="0061244F"/>
    <w:rsid w:val="00617659"/>
    <w:rsid w:val="00634714"/>
    <w:rsid w:val="00671A16"/>
    <w:rsid w:val="006B20E6"/>
    <w:rsid w:val="006E7E6F"/>
    <w:rsid w:val="00714CD2"/>
    <w:rsid w:val="007301C0"/>
    <w:rsid w:val="007724C9"/>
    <w:rsid w:val="00806F4C"/>
    <w:rsid w:val="00850573"/>
    <w:rsid w:val="008607CB"/>
    <w:rsid w:val="00873B26"/>
    <w:rsid w:val="00886B5B"/>
    <w:rsid w:val="008930C7"/>
    <w:rsid w:val="008E4369"/>
    <w:rsid w:val="008E64F8"/>
    <w:rsid w:val="008E6D09"/>
    <w:rsid w:val="00916A43"/>
    <w:rsid w:val="009205E8"/>
    <w:rsid w:val="00941B2C"/>
    <w:rsid w:val="009457B5"/>
    <w:rsid w:val="009557D0"/>
    <w:rsid w:val="0096099F"/>
    <w:rsid w:val="0097147C"/>
    <w:rsid w:val="00971EA1"/>
    <w:rsid w:val="00982599"/>
    <w:rsid w:val="00982AEE"/>
    <w:rsid w:val="009A0AF9"/>
    <w:rsid w:val="009B2B1B"/>
    <w:rsid w:val="009D3A12"/>
    <w:rsid w:val="009F10F1"/>
    <w:rsid w:val="00A04FE4"/>
    <w:rsid w:val="00A07709"/>
    <w:rsid w:val="00A25BC3"/>
    <w:rsid w:val="00A41DAF"/>
    <w:rsid w:val="00A50E10"/>
    <w:rsid w:val="00A60BCD"/>
    <w:rsid w:val="00A7612C"/>
    <w:rsid w:val="00A91D98"/>
    <w:rsid w:val="00AA34A5"/>
    <w:rsid w:val="00AA6DEC"/>
    <w:rsid w:val="00AE2755"/>
    <w:rsid w:val="00B01231"/>
    <w:rsid w:val="00B23250"/>
    <w:rsid w:val="00B6691B"/>
    <w:rsid w:val="00B91391"/>
    <w:rsid w:val="00B95552"/>
    <w:rsid w:val="00BC1004"/>
    <w:rsid w:val="00BE7350"/>
    <w:rsid w:val="00BF1FDA"/>
    <w:rsid w:val="00C037A1"/>
    <w:rsid w:val="00C34819"/>
    <w:rsid w:val="00C52E92"/>
    <w:rsid w:val="00C54829"/>
    <w:rsid w:val="00C65625"/>
    <w:rsid w:val="00CB3163"/>
    <w:rsid w:val="00CB6882"/>
    <w:rsid w:val="00CE1639"/>
    <w:rsid w:val="00CF125B"/>
    <w:rsid w:val="00CF603E"/>
    <w:rsid w:val="00D0093D"/>
    <w:rsid w:val="00D03489"/>
    <w:rsid w:val="00D0534C"/>
    <w:rsid w:val="00D1440A"/>
    <w:rsid w:val="00D24804"/>
    <w:rsid w:val="00D32FC1"/>
    <w:rsid w:val="00D8031E"/>
    <w:rsid w:val="00D8491A"/>
    <w:rsid w:val="00DE6B02"/>
    <w:rsid w:val="00E51DBF"/>
    <w:rsid w:val="00E55BCF"/>
    <w:rsid w:val="00E57CAE"/>
    <w:rsid w:val="00E71C73"/>
    <w:rsid w:val="00E7683E"/>
    <w:rsid w:val="00EA1CD4"/>
    <w:rsid w:val="00EB4C2F"/>
    <w:rsid w:val="00EF0104"/>
    <w:rsid w:val="00EF038A"/>
    <w:rsid w:val="00EF7A5E"/>
    <w:rsid w:val="00F02FA7"/>
    <w:rsid w:val="00F055D3"/>
    <w:rsid w:val="00F213A1"/>
    <w:rsid w:val="00F2472E"/>
    <w:rsid w:val="00F358B1"/>
    <w:rsid w:val="00F36EAC"/>
    <w:rsid w:val="00F51613"/>
    <w:rsid w:val="00F66AF7"/>
    <w:rsid w:val="00F71DB4"/>
    <w:rsid w:val="00F73CCA"/>
    <w:rsid w:val="00F870B5"/>
    <w:rsid w:val="00FC1F0F"/>
    <w:rsid w:val="00FD324A"/>
    <w:rsid w:val="00FD688B"/>
    <w:rsid w:val="00FE4C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spacing w:before="40"/>
      <w:jc w:val="center"/>
      <w:outlineLvl w:val="2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3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930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B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E7350"/>
  </w:style>
  <w:style w:type="character" w:customStyle="1" w:styleId="FooterChar">
    <w:name w:val="Footer Char"/>
    <w:basedOn w:val="DefaultParagraphFont"/>
    <w:link w:val="Footer"/>
    <w:uiPriority w:val="99"/>
    <w:rsid w:val="00A76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spacing w:before="40"/>
      <w:jc w:val="center"/>
      <w:outlineLvl w:val="2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3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930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B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E7350"/>
  </w:style>
  <w:style w:type="character" w:customStyle="1" w:styleId="FooterChar">
    <w:name w:val="Footer Char"/>
    <w:basedOn w:val="DefaultParagraphFont"/>
    <w:link w:val="Footer"/>
    <w:uiPriority w:val="99"/>
    <w:rsid w:val="00A7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563B-8048-4662-A899-E38C7B2A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Traffic Control Inspection Report</vt:lpstr>
    </vt:vector>
  </TitlesOfParts>
  <Company>IDOT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Traffic Control Inspection Report</dc:title>
  <dc:creator>Administrator</dc:creator>
  <cp:lastModifiedBy>OConnor, Kathleen</cp:lastModifiedBy>
  <cp:revision>3</cp:revision>
  <cp:lastPrinted>2015-11-25T16:12:00Z</cp:lastPrinted>
  <dcterms:created xsi:type="dcterms:W3CDTF">2017-01-18T21:34:00Z</dcterms:created>
  <dcterms:modified xsi:type="dcterms:W3CDTF">2017-01-24T03:20:00Z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_NewReviewCycle">
    <vt:lpwstr/>
  </property>
</Properties>
</file>